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C4A37DF" w:rsidR="00A97A10" w:rsidRPr="00385B43" w:rsidRDefault="00931B0A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96127">
              <w:rPr>
                <w:rFonts w:ascii="Arial Narrow" w:hAnsi="Arial Narrow"/>
                <w:bCs/>
                <w:sz w:val="18"/>
                <w:szCs w:val="18"/>
              </w:rPr>
              <w:t>Občianske združenie Poniklec - Váh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215EDD7D" w:rsidR="00A97A10" w:rsidRPr="00385B43" w:rsidRDefault="00931B0A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96127">
              <w:rPr>
                <w:rFonts w:ascii="Arial Narrow" w:hAnsi="Arial Narrow"/>
                <w:bCs/>
                <w:sz w:val="18"/>
                <w:szCs w:val="18"/>
              </w:rPr>
              <w:t> IROP-CLLD-R045-511-001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F63BDF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10958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07371265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36332D05" w:rsidR="00CD0FA6" w:rsidRPr="00385B43" w:rsidRDefault="000D3BF5" w:rsidP="000D3BF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A1 Podpora podnikania a inovácií</w:t>
            </w: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C0586A3" w:rsidR="0009206F" w:rsidRPr="00385B43" w:rsidRDefault="005923AB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5923AB">
              <w:rPr>
                <w:rFonts w:ascii="Arial Narrow" w:hAnsi="Arial Narrow"/>
                <w:sz w:val="18"/>
                <w:szCs w:val="18"/>
              </w:rPr>
              <w:t>Maximálna dĺžka realizáci</w:t>
            </w:r>
            <w:r w:rsidRPr="0021753B">
              <w:rPr>
                <w:rFonts w:ascii="Arial Narrow" w:hAnsi="Arial Narrow"/>
                <w:sz w:val="18"/>
                <w:szCs w:val="18"/>
              </w:rPr>
              <w:t>e aktivít projektu je 9 mesiacov od nadobudnutia účinnosti zmluvy o</w:t>
            </w:r>
            <w:r w:rsidRPr="005923AB">
              <w:rPr>
                <w:rFonts w:ascii="Arial Narrow" w:hAnsi="Arial Narrow"/>
                <w:sz w:val="18"/>
                <w:szCs w:val="18"/>
              </w:rPr>
              <w:t xml:space="preserve"> príspevku. 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7BCE75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D82E631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60516D" w:rsidRPr="00385B43" w14:paraId="16181D98" w14:textId="77777777" w:rsidTr="00B9612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68D1395" w14:textId="042827F5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3507D0" w14:textId="1391884C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79987A" w14:textId="090926CC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6127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DB4B2C" w14:textId="28FE46AB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612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DFC26F" w14:textId="18D5C4AB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32E216" w14:textId="5BE694C8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UR, RN</w:t>
            </w:r>
          </w:p>
        </w:tc>
      </w:tr>
      <w:tr w:rsidR="0060516D" w:rsidRPr="00385B43" w14:paraId="54C0CB4D" w14:textId="77777777" w:rsidTr="00B9612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ADEB937" w14:textId="5126781E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74501E" w14:textId="4BDAECB1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326045" w14:textId="6BDF256A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6127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A41AF2" w14:textId="3DE9E410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612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AA949F" w14:textId="37E6B37E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148861" w14:textId="2880C5C3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UR, RN</w:t>
            </w:r>
          </w:p>
        </w:tc>
      </w:tr>
      <w:tr w:rsidR="0060516D" w:rsidRPr="00385B43" w14:paraId="283F1629" w14:textId="77777777" w:rsidTr="00B9612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E65A0F5" w14:textId="28B71B51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DCA3E2" w14:textId="139FC42D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87D683" w14:textId="0DF773EB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6127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3D4F62" w14:textId="50DF20C3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612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B3CBE" w14:textId="6F2F8D46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F60C36" w14:textId="0E4BA28E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6127">
              <w:rPr>
                <w:rFonts w:asciiTheme="minorHAnsi" w:hAnsiTheme="minorHAnsi"/>
                <w:sz w:val="20"/>
              </w:rPr>
              <w:t>UR, RN</w:t>
            </w:r>
          </w:p>
        </w:tc>
      </w:tr>
      <w:tr w:rsidR="0060516D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46464A65" w:rsidR="0060516D" w:rsidRPr="007D6358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6146F2F1" w:rsidR="0060516D" w:rsidRPr="007D6358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58A71EE" w:rsidR="0060516D" w:rsidRPr="00B96127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6127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60516D" w:rsidRPr="00385B43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0CADF065" w:rsidR="0060516D" w:rsidRPr="007D6358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C23F9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37C1F65" w:rsidR="0060516D" w:rsidRPr="007D6358" w:rsidRDefault="0060516D" w:rsidP="0060516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C23F9">
              <w:rPr>
                <w:rFonts w:asciiTheme="minorHAnsi" w:hAnsiTheme="minorHAnsi"/>
                <w:sz w:val="20"/>
              </w:rPr>
              <w:t>UR, RN</w:t>
            </w:r>
          </w:p>
        </w:tc>
      </w:tr>
      <w:tr w:rsidR="0060516D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0516D" w:rsidRPr="00385B43" w:rsidRDefault="0060516D" w:rsidP="0060516D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0516D" w:rsidRPr="00385B43" w:rsidRDefault="0060516D" w:rsidP="0060516D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0516D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0516D" w:rsidRPr="00385B43" w:rsidRDefault="0060516D" w:rsidP="0060516D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0516D" w:rsidRPr="00385B43" w:rsidRDefault="0060516D" w:rsidP="0060516D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0516D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0516D" w:rsidRPr="00385B43" w:rsidRDefault="0060516D" w:rsidP="0060516D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0516D" w:rsidRPr="00385B43" w:rsidRDefault="0060516D" w:rsidP="0060516D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0516D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148DCC57" w:rsidR="0060516D" w:rsidRPr="00385B43" w:rsidRDefault="0060516D" w:rsidP="0060516D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0516D" w:rsidRPr="00385B43" w:rsidRDefault="0060516D" w:rsidP="0060516D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0516D" w:rsidRPr="00385B43" w:rsidRDefault="00A10958" w:rsidP="0060516D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6E09208A627A4EFEB422A1C18DFD8D9E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0516D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60516D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0516D" w:rsidRPr="00385B43" w:rsidRDefault="0060516D" w:rsidP="0060516D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0516D" w:rsidRPr="00385B43" w:rsidRDefault="0060516D" w:rsidP="0060516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1095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Del="007E0FD2" w:rsidRDefault="008A2FD8" w:rsidP="00966699">
            <w:pPr>
              <w:tabs>
                <w:tab w:val="left" w:pos="142"/>
              </w:tabs>
              <w:rPr>
                <w:del w:id="0" w:author="Autor"/>
                <w:rFonts w:ascii="Arial Narrow" w:eastAsia="Calibri" w:hAnsi="Arial Narrow"/>
                <w:sz w:val="18"/>
                <w:szCs w:val="18"/>
              </w:rPr>
            </w:pPr>
            <w:bookmarkStart w:id="1" w:name="_GoBack"/>
          </w:p>
          <w:bookmarkEnd w:id="1"/>
          <w:p w14:paraId="52D7980C" w14:textId="4763C19C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7930D48" w14:textId="121BDDE2" w:rsidR="00122EF9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  <w:r w:rsidR="00122EF9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911AE30" w14:textId="3972F14D" w:rsidR="00F13CA2" w:rsidRPr="00447D49" w:rsidRDefault="00F13CA2" w:rsidP="00447D49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447D49">
              <w:rPr>
                <w:rFonts w:ascii="Arial Narrow" w:eastAsia="Calibri" w:hAnsi="Arial Narrow"/>
                <w:sz w:val="18"/>
                <w:szCs w:val="18"/>
              </w:rPr>
              <w:t>Navrhovaný projektu musí byť v súlade so stratégiou CLLD OZ Poniklec -Váh. Bude sa posudzovať dosiahnutie základných cieľov, splnenie kritérií a ukazovateľov:</w:t>
            </w:r>
          </w:p>
          <w:p w14:paraId="63D448B1" w14:textId="52D66ACA" w:rsidR="00B24521" w:rsidRDefault="00122EF9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súlad </w:t>
            </w:r>
            <w:r w:rsidR="00B24521">
              <w:rPr>
                <w:rFonts w:ascii="Arial Narrow" w:eastAsia="Calibri" w:hAnsi="Arial Narrow"/>
                <w:sz w:val="18"/>
                <w:szCs w:val="18"/>
              </w:rPr>
              <w:t xml:space="preserve">s programovou stratégiou IROP, prioritnou osou č. 5 – Miestny rozvoj vedený </w:t>
            </w:r>
            <w:proofErr w:type="spellStart"/>
            <w:r w:rsidR="00B24521">
              <w:rPr>
                <w:rFonts w:ascii="Arial Narrow" w:eastAsia="Calibri" w:hAnsi="Arial Narrow"/>
                <w:sz w:val="18"/>
                <w:szCs w:val="18"/>
              </w:rPr>
              <w:t>komunitou,,počet</w:t>
            </w:r>
            <w:proofErr w:type="spellEnd"/>
            <w:r w:rsidR="00B24521">
              <w:rPr>
                <w:rFonts w:ascii="Arial Narrow" w:eastAsia="Calibri" w:hAnsi="Arial Narrow"/>
                <w:sz w:val="18"/>
                <w:szCs w:val="18"/>
              </w:rPr>
              <w:t xml:space="preserve"> a popis novovytvorených pracovných miest</w:t>
            </w:r>
          </w:p>
          <w:p w14:paraId="09FE0F77" w14:textId="633073C5" w:rsidR="00B24521" w:rsidRDefault="00B24521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opis výrobku / resp. služby, ktoré budú pre firmu alebo pre trh nové</w:t>
            </w:r>
          </w:p>
          <w:p w14:paraId="77686D92" w14:textId="631B8589" w:rsidR="00B24521" w:rsidRDefault="00B24521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zabezpečenie prevádzkovej, technickej a finančnej udržateľnosti projektu,</w:t>
            </w:r>
          </w:p>
          <w:p w14:paraId="6FBEDFE2" w14:textId="1D70B863" w:rsidR="00B24521" w:rsidRDefault="00B24521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inovatívnosť aktivít – zabezpečiť inovatívny charakter projektu,</w:t>
            </w:r>
          </w:p>
          <w:p w14:paraId="085E7DEB" w14:textId="4D9550F2" w:rsidR="00B24521" w:rsidRDefault="00B24521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zohľadnenie miestnych špecifík pri realizácii aktivít projektu (charakteristický ráz územia, kultúrny a historický ráz územia, miestne zvyky, gastronómia, miestna architektúra a pod.),</w:t>
            </w:r>
          </w:p>
          <w:p w14:paraId="3371F24F" w14:textId="7B07F302" w:rsidR="00B24521" w:rsidRDefault="00B24521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zabezpečenie komplexnosti služieb v území, pozitívny vplyv výstupov realizovaného projektu na širšie územie MAS (pre aký počet obcí v území MAS),</w:t>
            </w:r>
          </w:p>
          <w:p w14:paraId="7B0298F2" w14:textId="13AAA4C7" w:rsidR="00B24521" w:rsidRDefault="00B24521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hospodárnosť a efektívnosť projektu</w:t>
            </w:r>
          </w:p>
          <w:p w14:paraId="14802E4D" w14:textId="3F77C0BA" w:rsidR="00B24521" w:rsidRDefault="00B24521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dodržanie horizontálnych princípov, </w:t>
            </w:r>
          </w:p>
          <w:p w14:paraId="1ABE1F03" w14:textId="0C70AC87" w:rsidR="00706E3A" w:rsidRDefault="00706E3A" w:rsidP="00706E3A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dosiahnutia povinných merateľných ukazovateľov projektu podľa relevantnosti</w:t>
            </w:r>
          </w:p>
          <w:p w14:paraId="17CE5497" w14:textId="31DCB5C7" w:rsidR="00F13DF8" w:rsidRPr="00447D49" w:rsidRDefault="00706E3A" w:rsidP="00B2452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oprávnenosť výdavkov (vecná oprávnenosť, účelnosť, nevyhnutnosť),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6A67EAE" w14:textId="4E8436B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navrhovaných hlavných aktivít projektu dosiahnu deklarované cieľové hodnoty merateľných ukazovateľov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projektupopis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3C9DF475" w:rsidR="00F13DF8" w:rsidRPr="00385B43" w:rsidRDefault="00F13DF8" w:rsidP="00122EF9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2E2F3885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7B81700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2C573D15" w:rsidR="00C0655E" w:rsidRPr="003277DD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 w:rsidRPr="00B96127">
              <w:rPr>
                <w:rFonts w:ascii="Arial Narrow" w:hAnsi="Arial Narrow"/>
                <w:sz w:val="18"/>
                <w:szCs w:val="18"/>
              </w:rPr>
              <w:t>1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3277DD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277DD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3277DD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29CF1F8E" w:rsidR="00E4250F" w:rsidRPr="003277DD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 w:rsidRPr="00B96127">
              <w:rPr>
                <w:rFonts w:ascii="Arial Narrow" w:hAnsi="Arial Narrow"/>
                <w:sz w:val="18"/>
                <w:szCs w:val="18"/>
              </w:rPr>
              <w:t>2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–Vyhlásenie 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5FB42A3" w:rsidR="00C0655E" w:rsidRPr="003277DD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 w:rsidRPr="003277DD">
              <w:rPr>
                <w:rFonts w:ascii="Arial Narrow" w:hAnsi="Arial Narrow"/>
                <w:sz w:val="18"/>
                <w:szCs w:val="18"/>
              </w:rPr>
              <w:t>3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F9768F">
              <w:rPr>
                <w:rFonts w:ascii="Arial Narrow" w:hAnsi="Arial Narrow"/>
                <w:sz w:val="18"/>
                <w:szCs w:val="18"/>
              </w:rPr>
              <w:t> </w:t>
            </w:r>
            <w:r w:rsidRPr="003277DD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128B21A" w:rsidR="00862AC5" w:rsidRPr="003277DD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277DD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3277DD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1E213B6" w:rsidR="00C0655E" w:rsidRPr="003277DD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 w:rsidRPr="003277DD">
              <w:rPr>
                <w:rFonts w:ascii="Arial Narrow" w:hAnsi="Arial Narrow"/>
                <w:sz w:val="18"/>
                <w:szCs w:val="18"/>
              </w:rPr>
              <w:t>4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277DD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1F883C2" w:rsidR="00C0655E" w:rsidRPr="003277DD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 w:rsidRPr="00B96127">
              <w:rPr>
                <w:rFonts w:ascii="Arial Narrow" w:hAnsi="Arial Narrow"/>
                <w:sz w:val="18"/>
                <w:szCs w:val="18"/>
              </w:rPr>
              <w:t>5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277DD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277DD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3277DD">
              <w:rPr>
                <w:rFonts w:ascii="Arial Narrow" w:hAnsi="Arial Narrow"/>
                <w:sz w:val="18"/>
                <w:szCs w:val="18"/>
              </w:rPr>
              <w:t xml:space="preserve"> / Udelenie súhlasu pre poskytnutie výpisu z registra trestov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96127">
        <w:trPr>
          <w:trHeight w:val="207"/>
        </w:trPr>
        <w:tc>
          <w:tcPr>
            <w:tcW w:w="7054" w:type="dxa"/>
            <w:vAlign w:val="center"/>
          </w:tcPr>
          <w:p w14:paraId="6E3A3280" w14:textId="01A22997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96127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96127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96127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96127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2DC7398A" w14:textId="42CCB387" w:rsidR="00CE155D" w:rsidRPr="003277DD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E0FD2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277DD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96127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7A2D7B15" w14:textId="42102A1E" w:rsidR="00C41525" w:rsidRPr="003277DD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E0FD2">
              <w:rPr>
                <w:rFonts w:ascii="Arial Narrow" w:hAnsi="Arial Narrow"/>
                <w:sz w:val="18"/>
                <w:szCs w:val="18"/>
              </w:rPr>
              <w:t>6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28F0E28C" w:rsidR="00C41525" w:rsidRPr="003277DD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E0FD2">
              <w:rPr>
                <w:rFonts w:ascii="Arial Narrow" w:hAnsi="Arial Narrow"/>
                <w:sz w:val="18"/>
                <w:szCs w:val="18"/>
              </w:rPr>
              <w:t>7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7E0FD2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277DD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3C2FDD8B" w:rsidR="00CE155D" w:rsidRPr="003277DD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E0FD2">
              <w:rPr>
                <w:rFonts w:ascii="Arial Narrow" w:hAnsi="Arial Narrow"/>
                <w:sz w:val="18"/>
                <w:szCs w:val="18"/>
              </w:rPr>
              <w:t>8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B96127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7BFAFBA6" w14:textId="46B16ACF" w:rsidR="00121A14" w:rsidRPr="003277DD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277DD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96127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7F19DDA5" w14:textId="7C951BE2" w:rsidR="00CE155D" w:rsidRPr="003277DD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96127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09CD2055" w14:textId="334F225E" w:rsidR="006E13CA" w:rsidRPr="003277DD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96127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5B516AF7" w14:textId="06AE329A" w:rsidR="006E13CA" w:rsidRPr="003277DD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E0FD2">
              <w:rPr>
                <w:rFonts w:ascii="Arial Narrow" w:hAnsi="Arial Narrow"/>
                <w:sz w:val="18"/>
                <w:szCs w:val="18"/>
              </w:rPr>
              <w:t>9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277DD">
              <w:rPr>
                <w:rFonts w:ascii="Arial Narrow" w:hAnsi="Arial Narrow"/>
                <w:sz w:val="18"/>
                <w:szCs w:val="18"/>
              </w:rPr>
              <w:t>Doklady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277DD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3D7F8E9" w:rsidR="000D6331" w:rsidRPr="003277DD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 w:rsidRPr="00B96127">
              <w:rPr>
                <w:rFonts w:ascii="Arial Narrow" w:hAnsi="Arial Narrow"/>
                <w:sz w:val="18"/>
                <w:szCs w:val="18"/>
              </w:rPr>
              <w:t>1</w:t>
            </w:r>
            <w:r w:rsidR="007E0FD2">
              <w:rPr>
                <w:rFonts w:ascii="Arial Narrow" w:hAnsi="Arial Narrow"/>
                <w:sz w:val="18"/>
                <w:szCs w:val="18"/>
              </w:rPr>
              <w:t>0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3277DD">
              <w:rPr>
                <w:rFonts w:ascii="Arial Narrow" w:hAnsi="Arial Narrow"/>
                <w:sz w:val="18"/>
                <w:szCs w:val="18"/>
              </w:rPr>
              <w:tab/>
            </w:r>
            <w:r w:rsidRPr="003277DD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96127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1AB04886" w14:textId="6F7500F9" w:rsidR="00CE155D" w:rsidRPr="003277DD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 w:rsidRPr="00B96127">
              <w:rPr>
                <w:rFonts w:ascii="Arial Narrow" w:hAnsi="Arial Narrow"/>
                <w:sz w:val="18"/>
                <w:szCs w:val="18"/>
              </w:rPr>
              <w:t>1</w:t>
            </w:r>
            <w:r w:rsidR="007E0FD2">
              <w:rPr>
                <w:rFonts w:ascii="Arial Narrow" w:hAnsi="Arial Narrow"/>
                <w:sz w:val="18"/>
                <w:szCs w:val="18"/>
              </w:rPr>
              <w:t>1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277DD">
              <w:rPr>
                <w:rFonts w:ascii="Arial Narrow" w:hAnsi="Arial Narrow"/>
                <w:sz w:val="18"/>
                <w:szCs w:val="18"/>
              </w:rPr>
              <w:t>Doklady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6B333BC" w:rsidR="00CE155D" w:rsidRPr="003277DD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3277DD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7E0FD2">
              <w:rPr>
                <w:rFonts w:ascii="Arial Narrow" w:hAnsi="Arial Narrow"/>
                <w:sz w:val="18"/>
                <w:szCs w:val="18"/>
              </w:rPr>
              <w:t>5</w:t>
            </w:r>
            <w:r w:rsidRPr="003277D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96127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shd w:val="clear" w:color="auto" w:fill="FFFFFF" w:themeFill="background1"/>
            <w:vAlign w:val="center"/>
          </w:tcPr>
          <w:p w14:paraId="78EB637A" w14:textId="53D4A70F" w:rsidR="006B5BCA" w:rsidRPr="003277DD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E0FD2">
              <w:rPr>
                <w:rFonts w:ascii="Arial Narrow" w:hAnsi="Arial Narrow"/>
                <w:sz w:val="18"/>
                <w:szCs w:val="18"/>
              </w:rPr>
              <w:t>6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62DB2554" w:rsidR="0036507C" w:rsidRPr="003277DD" w:rsidRDefault="006B5BCA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277D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 w:rsidRPr="00B96127">
              <w:rPr>
                <w:rFonts w:ascii="Arial Narrow" w:hAnsi="Arial Narrow"/>
                <w:sz w:val="18"/>
                <w:szCs w:val="18"/>
              </w:rPr>
              <w:t>1</w:t>
            </w:r>
            <w:r w:rsidR="007E0FD2">
              <w:rPr>
                <w:rFonts w:ascii="Arial Narrow" w:hAnsi="Arial Narrow"/>
                <w:sz w:val="18"/>
                <w:szCs w:val="18"/>
              </w:rPr>
              <w:t>2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277DD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277DD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 w:rsidRPr="003277DD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277DD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66B2A0D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>
              <w:rPr>
                <w:rFonts w:ascii="Arial Narrow" w:hAnsi="Arial Narrow"/>
                <w:sz w:val="18"/>
                <w:szCs w:val="18"/>
              </w:rPr>
              <w:t>1</w:t>
            </w:r>
            <w:r w:rsidR="00F9768F">
              <w:rPr>
                <w:rFonts w:ascii="Arial Narrow" w:hAnsi="Arial Narrow"/>
                <w:sz w:val="18"/>
                <w:szCs w:val="18"/>
              </w:rPr>
              <w:t>4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8391D65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3C8F">
              <w:rPr>
                <w:rFonts w:ascii="Arial Narrow" w:hAnsi="Arial Narrow"/>
                <w:sz w:val="18"/>
                <w:szCs w:val="18"/>
              </w:rPr>
              <w:t>1</w:t>
            </w:r>
            <w:r w:rsidR="00F9768F">
              <w:rPr>
                <w:rFonts w:ascii="Arial Narrow" w:hAnsi="Arial Narrow"/>
                <w:sz w:val="18"/>
                <w:szCs w:val="18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Pr="00CD4ABE">
              <w:rPr>
                <w:rFonts w:ascii="Arial Narrow" w:hAnsi="Arial Narrow"/>
                <w:sz w:val="18"/>
                <w:szCs w:val="18"/>
              </w:rPr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01E28DB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8C3C8F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4134159F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776337EB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283B2FC5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59CA2973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4BBFF39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C11E64F" w14:textId="39ADD21C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41DB5629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385B43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1F931294" w14:textId="44D98ACC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47DCD630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574F4425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0024363D" w14:textId="502C5305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722D72F8" w14:textId="047B5DF9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 xml:space="preserve">v rámci projektu, ani v dôsledku jeho realizácie nebudem v období od začatia realizácie aktivít projektu do ukončenia </w:t>
            </w:r>
            <w:r w:rsidR="00C247A7">
              <w:rPr>
                <w:rFonts w:ascii="Arial Narrow" w:hAnsi="Arial Narrow" w:cs="Times New Roman"/>
                <w:color w:val="000000"/>
                <w:szCs w:val="24"/>
              </w:rPr>
              <w:t xml:space="preserve">3. roku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835CAC9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122/2013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01C76" w14:textId="77777777" w:rsidR="00A10958" w:rsidRDefault="00A10958" w:rsidP="00297396">
      <w:pPr>
        <w:spacing w:after="0" w:line="240" w:lineRule="auto"/>
      </w:pPr>
      <w:r>
        <w:separator/>
      </w:r>
    </w:p>
  </w:endnote>
  <w:endnote w:type="continuationSeparator" w:id="0">
    <w:p w14:paraId="2AC2BA16" w14:textId="77777777" w:rsidR="00A10958" w:rsidRDefault="00A10958" w:rsidP="00297396">
      <w:pPr>
        <w:spacing w:after="0" w:line="240" w:lineRule="auto"/>
      </w:pPr>
      <w:r>
        <w:continuationSeparator/>
      </w:r>
    </w:p>
  </w:endnote>
  <w:endnote w:type="continuationNotice" w:id="1">
    <w:p w14:paraId="6E460003" w14:textId="77777777" w:rsidR="00A10958" w:rsidRDefault="00A109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421FE2EA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E3F2D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5FCC2B8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E3F2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8D324AA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E3F2D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C2E8670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E3F2D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0F02B788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E3F2D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CFFBC" w14:textId="77777777" w:rsidR="00A10958" w:rsidRDefault="00A10958" w:rsidP="00297396">
      <w:pPr>
        <w:spacing w:after="0" w:line="240" w:lineRule="auto"/>
      </w:pPr>
      <w:r>
        <w:separator/>
      </w:r>
    </w:p>
  </w:footnote>
  <w:footnote w:type="continuationSeparator" w:id="0">
    <w:p w14:paraId="0C3E2477" w14:textId="77777777" w:rsidR="00A10958" w:rsidRDefault="00A10958" w:rsidP="00297396">
      <w:pPr>
        <w:spacing w:after="0" w:line="240" w:lineRule="auto"/>
      </w:pPr>
      <w:r>
        <w:continuationSeparator/>
      </w:r>
    </w:p>
  </w:footnote>
  <w:footnote w:type="continuationNotice" w:id="1">
    <w:p w14:paraId="5751D77A" w14:textId="77777777" w:rsidR="00A10958" w:rsidRDefault="00A10958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4">
    <w:p w14:paraId="6D1E7532" w14:textId="33985D37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1F30476D" w14:textId="773CD1AE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3A4A008C" w14:textId="39BA8DD8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50359" w14:textId="19FF316C" w:rsidR="006A7E34" w:rsidRPr="001F013A" w:rsidRDefault="006A7E34" w:rsidP="006A7E34">
    <w:pPr>
      <w:pStyle w:val="Hlavika"/>
      <w:rPr>
        <w:rFonts w:ascii="Arial Narrow" w:hAnsi="Arial Narrow"/>
        <w:sz w:val="20"/>
      </w:rPr>
    </w:pPr>
    <w:r>
      <w:rPr>
        <w:noProof/>
        <w:color w:val="000000"/>
      </w:rPr>
      <w:drawing>
        <wp:anchor distT="0" distB="0" distL="114300" distR="114300" simplePos="0" relativeHeight="251677696" behindDoc="1" locked="0" layoutInCell="1" allowOverlap="1" wp14:anchorId="11EB8900" wp14:editId="5F997688">
          <wp:simplePos x="0" y="0"/>
          <wp:positionH relativeFrom="column">
            <wp:posOffset>174625</wp:posOffset>
          </wp:positionH>
          <wp:positionV relativeFrom="paragraph">
            <wp:posOffset>-70485</wp:posOffset>
          </wp:positionV>
          <wp:extent cx="838200" cy="433705"/>
          <wp:effectExtent l="0" t="0" r="0" b="4445"/>
          <wp:wrapTight wrapText="bothSides">
            <wp:wrapPolygon edited="0">
              <wp:start x="0" y="0"/>
              <wp:lineTo x="0" y="20873"/>
              <wp:lineTo x="21109" y="20873"/>
              <wp:lineTo x="21109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433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575E3E2E" wp14:editId="5584442D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4624" behindDoc="1" locked="0" layoutInCell="1" allowOverlap="1" wp14:anchorId="4E38478A" wp14:editId="601D672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6672" behindDoc="1" locked="0" layoutInCell="1" allowOverlap="1" wp14:anchorId="25FDA902" wp14:editId="101462B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48652857" w:rsidR="003213BB" w:rsidRDefault="003213BB">
    <w:pPr>
      <w:pStyle w:val="Hlavika"/>
    </w:pPr>
  </w:p>
  <w:p w14:paraId="1B5FFD60" w14:textId="0882AC3A" w:rsidR="00254CC0" w:rsidRDefault="00254CC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A34DA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2D64"/>
    <w:rsid w:val="000C3731"/>
    <w:rsid w:val="000C48DD"/>
    <w:rsid w:val="000C66A9"/>
    <w:rsid w:val="000C6F71"/>
    <w:rsid w:val="000D1696"/>
    <w:rsid w:val="000D1E84"/>
    <w:rsid w:val="000D301F"/>
    <w:rsid w:val="000D339E"/>
    <w:rsid w:val="000D3BF5"/>
    <w:rsid w:val="000D44AF"/>
    <w:rsid w:val="000D46C8"/>
    <w:rsid w:val="000D5DA8"/>
    <w:rsid w:val="000D6331"/>
    <w:rsid w:val="000D78D0"/>
    <w:rsid w:val="000E4433"/>
    <w:rsid w:val="000E4D9E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2EF9"/>
    <w:rsid w:val="00127A12"/>
    <w:rsid w:val="001407E8"/>
    <w:rsid w:val="00141439"/>
    <w:rsid w:val="00142A46"/>
    <w:rsid w:val="00142BEE"/>
    <w:rsid w:val="00143430"/>
    <w:rsid w:val="00143F14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1753B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4CC0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277D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47D49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5351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5C02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5F4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23AB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16D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1A2"/>
    <w:rsid w:val="0068437A"/>
    <w:rsid w:val="0068446B"/>
    <w:rsid w:val="00684537"/>
    <w:rsid w:val="00685112"/>
    <w:rsid w:val="00685A79"/>
    <w:rsid w:val="00690C2C"/>
    <w:rsid w:val="00696B4A"/>
    <w:rsid w:val="006978B6"/>
    <w:rsid w:val="006A1069"/>
    <w:rsid w:val="006A1986"/>
    <w:rsid w:val="006A1AFD"/>
    <w:rsid w:val="006A263B"/>
    <w:rsid w:val="006A3CC2"/>
    <w:rsid w:val="006A61FE"/>
    <w:rsid w:val="006A7AE8"/>
    <w:rsid w:val="006A7E34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E6013"/>
    <w:rsid w:val="006F4226"/>
    <w:rsid w:val="006F5B34"/>
    <w:rsid w:val="006F6E13"/>
    <w:rsid w:val="006F7BEF"/>
    <w:rsid w:val="00700291"/>
    <w:rsid w:val="0070283D"/>
    <w:rsid w:val="00704D30"/>
    <w:rsid w:val="00706E3A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95FC7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0FD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17E1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3C8F"/>
    <w:rsid w:val="008C675C"/>
    <w:rsid w:val="008C7433"/>
    <w:rsid w:val="008C764D"/>
    <w:rsid w:val="008D041C"/>
    <w:rsid w:val="008D23B0"/>
    <w:rsid w:val="008D2C1F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1B0A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0958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3314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440F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4521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566F7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96127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05F1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47A7"/>
    <w:rsid w:val="00C264C8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56A1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26CC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4AC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3F2D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752D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06F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6704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6942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CA2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9768F"/>
    <w:rsid w:val="00FA18F7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10F9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6E09208A627A4EFEB422A1C18DFD8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625DC-426A-4404-8C1E-2C3DC8047F7D}"/>
      </w:docPartPr>
      <w:docPartBody>
        <w:p w:rsidR="00752BB2" w:rsidRDefault="00BA7EB6" w:rsidP="00BA7EB6">
          <w:pPr>
            <w:pStyle w:val="6E09208A627A4EFEB422A1C18DFD8D9E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31009D"/>
    <w:rsid w:val="00343EE4"/>
    <w:rsid w:val="00370346"/>
    <w:rsid w:val="003B20BC"/>
    <w:rsid w:val="004E5795"/>
    <w:rsid w:val="00503470"/>
    <w:rsid w:val="00514765"/>
    <w:rsid w:val="005A698A"/>
    <w:rsid w:val="00654657"/>
    <w:rsid w:val="006D0A86"/>
    <w:rsid w:val="00752BB2"/>
    <w:rsid w:val="00754B30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A267E8"/>
    <w:rsid w:val="00BA7EB6"/>
    <w:rsid w:val="00C33733"/>
    <w:rsid w:val="00C706AA"/>
    <w:rsid w:val="00D659EE"/>
    <w:rsid w:val="00E426B2"/>
    <w:rsid w:val="00F23F7A"/>
    <w:rsid w:val="00F34AC1"/>
    <w:rsid w:val="00F70B43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A7EB6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6E09208A627A4EFEB422A1C18DFD8D9E">
    <w:name w:val="6E09208A627A4EFEB422A1C18DFD8D9E"/>
    <w:rsid w:val="00BA7E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41F6F-2CD8-47C3-A285-26DD1403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3691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2019-09-02T10:49:00Z</dcterms:created>
  <dcterms:modified xsi:type="dcterms:W3CDTF">2019-10-10T12:09:00Z</dcterms:modified>
</cp:coreProperties>
</file>